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28" w:rsidRPr="00B37B90" w:rsidRDefault="00F64A28" w:rsidP="00F64A28">
      <w:pPr>
        <w:pStyle w:val="Nagwek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bookmarkStart w:id="0" w:name="_GoBack"/>
      <w:bookmarkEnd w:id="0"/>
      <w:r w:rsidRPr="00B37B90">
        <w:rPr>
          <w:rFonts w:ascii="Arial" w:hAnsi="Arial" w:cs="Arial"/>
          <w:b/>
          <w:sz w:val="20"/>
          <w:szCs w:val="20"/>
        </w:rPr>
        <w:t>Kryteria</w:t>
      </w:r>
      <w:r w:rsidR="005F31F9" w:rsidRPr="00B37B90">
        <w:rPr>
          <w:rFonts w:ascii="Arial" w:hAnsi="Arial" w:cs="Arial"/>
          <w:b/>
          <w:sz w:val="20"/>
          <w:szCs w:val="20"/>
        </w:rPr>
        <w:t xml:space="preserve"> </w:t>
      </w:r>
      <w:r w:rsidRPr="00B37B90">
        <w:rPr>
          <w:rFonts w:ascii="Arial" w:hAnsi="Arial" w:cs="Arial"/>
          <w:b/>
          <w:sz w:val="20"/>
          <w:szCs w:val="20"/>
        </w:rPr>
        <w:t xml:space="preserve">wyboru projektów w ramach działania </w:t>
      </w:r>
      <w:r w:rsidR="00B37B90" w:rsidRPr="00B37B90">
        <w:rPr>
          <w:rFonts w:ascii="Arial" w:hAnsi="Arial" w:cs="Arial"/>
          <w:b/>
          <w:sz w:val="20"/>
          <w:szCs w:val="20"/>
        </w:rPr>
        <w:t xml:space="preserve">6.8 </w:t>
      </w:r>
      <w:r w:rsidR="00B37B90" w:rsidRPr="00B37B90">
        <w:rPr>
          <w:rFonts w:ascii="Arial" w:hAnsi="Arial" w:cs="Arial"/>
          <w:bCs/>
          <w:i/>
          <w:sz w:val="20"/>
          <w:szCs w:val="20"/>
        </w:rPr>
        <w:t xml:space="preserve">Wdrożenie kompleksowych programów zdrowotnych </w:t>
      </w:r>
      <w:r w:rsidR="00D057C6">
        <w:rPr>
          <w:rFonts w:ascii="Arial" w:hAnsi="Arial" w:cs="Arial"/>
          <w:bCs/>
          <w:i/>
          <w:sz w:val="20"/>
          <w:szCs w:val="20"/>
        </w:rPr>
        <w:t xml:space="preserve">oraz przedsięwzięć </w:t>
      </w:r>
      <w:r w:rsidR="00B37B90" w:rsidRPr="00B37B90">
        <w:rPr>
          <w:rFonts w:ascii="Arial" w:hAnsi="Arial" w:cs="Arial"/>
          <w:bCs/>
          <w:i/>
          <w:sz w:val="20"/>
          <w:szCs w:val="20"/>
        </w:rPr>
        <w:t>zapobiegających istotnym problemom zdrowotny</w:t>
      </w:r>
      <w:ins w:id="1" w:author="msniadala" w:date="2020-07-02T12:18:00Z">
        <w:r w:rsidR="00C62D84">
          <w:rPr>
            <w:rFonts w:ascii="Arial" w:hAnsi="Arial" w:cs="Arial"/>
            <w:bCs/>
            <w:i/>
            <w:sz w:val="20"/>
            <w:szCs w:val="20"/>
          </w:rPr>
          <w:t>m</w:t>
        </w:r>
      </w:ins>
      <w:del w:id="2" w:author="msniadala" w:date="2020-07-02T12:18:00Z">
        <w:r w:rsidR="00B37B90" w:rsidRPr="00B37B90" w:rsidDel="00C62D84">
          <w:rPr>
            <w:rFonts w:ascii="Arial" w:hAnsi="Arial" w:cs="Arial"/>
            <w:bCs/>
            <w:i/>
            <w:sz w:val="20"/>
            <w:szCs w:val="20"/>
          </w:rPr>
          <w:delText>ch</w:delText>
        </w:r>
      </w:del>
      <w:r w:rsidR="00B37B90" w:rsidRPr="00B37B90">
        <w:rPr>
          <w:rFonts w:ascii="Arial" w:hAnsi="Arial" w:cs="Arial"/>
          <w:bCs/>
          <w:i/>
          <w:sz w:val="20"/>
          <w:szCs w:val="20"/>
        </w:rPr>
        <w:t xml:space="preserve"> regionu oraz dotyczących chorób negatywnie wpływających na rynek pracy, ułatwiających powroty do pracy, umożliwiających wydłużenie aktywności zawodowej oraz zwiększenie zgłaszalności na badania profilaktyczne</w:t>
      </w:r>
      <w:r w:rsidR="00B37B90">
        <w:rPr>
          <w:rFonts w:ascii="Arial" w:hAnsi="Arial" w:cs="Arial"/>
          <w:bCs/>
          <w:i/>
          <w:sz w:val="20"/>
          <w:szCs w:val="20"/>
        </w:rPr>
        <w:t xml:space="preserve"> </w:t>
      </w:r>
      <w:del w:id="3" w:author="dorota.lewandowska" w:date="2020-07-01T10:33:00Z">
        <w:r w:rsidR="00B42223" w:rsidRPr="00B37B90" w:rsidDel="00A21539">
          <w:rPr>
            <w:rFonts w:ascii="Arial" w:eastAsia="Times New Roman" w:hAnsi="Arial" w:cs="Arial"/>
            <w:bCs/>
            <w:color w:val="000000"/>
            <w:sz w:val="20"/>
            <w:szCs w:val="20"/>
            <w:lang w:eastAsia="pl-PL"/>
          </w:rPr>
          <w:delText xml:space="preserve">– </w:delText>
        </w:r>
        <w:r w:rsidR="00B42223" w:rsidRPr="0048576B" w:rsidDel="00A21539">
          <w:rPr>
            <w:rFonts w:ascii="Arial" w:eastAsia="Times New Roman" w:hAnsi="Arial" w:cs="Arial"/>
            <w:b/>
            <w:bCs/>
            <w:color w:val="000000"/>
            <w:sz w:val="20"/>
            <w:szCs w:val="20"/>
            <w:lang w:eastAsia="pl-PL"/>
          </w:rPr>
          <w:delText>tryb pozakonkursowy</w:delText>
        </w:r>
      </w:del>
      <w:r w:rsidR="00EB4004" w:rsidRPr="00B37B90" w:rsidDel="00EB400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</w:p>
    <w:p w:rsidR="00AD2ED9" w:rsidRDefault="005F31F9" w:rsidP="00AD2ED9">
      <w:pPr>
        <w:pStyle w:val="Nagwek"/>
        <w:numPr>
          <w:ilvl w:val="0"/>
          <w:numId w:val="13"/>
        </w:numPr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pPrChange w:id="4" w:author="dorota.lewandowska" w:date="2020-07-01T11:04:00Z">
          <w:pPr>
            <w:pStyle w:val="Nagwek"/>
            <w:jc w:val="center"/>
          </w:pPr>
        </w:pPrChange>
      </w:pPr>
      <w:r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- </w:t>
      </w:r>
      <w:ins w:id="5" w:author="dorota.lewandowska" w:date="2020-07-01T10:33:00Z">
        <w:r w:rsidR="00A21539">
          <w:rPr>
            <w:rFonts w:ascii="Arial" w:eastAsia="Times New Roman" w:hAnsi="Arial" w:cs="Arial"/>
            <w:b/>
            <w:bCs/>
            <w:color w:val="000000"/>
            <w:sz w:val="20"/>
            <w:szCs w:val="20"/>
            <w:lang w:eastAsia="pl-PL"/>
          </w:rPr>
          <w:t>tryb nadzwyczajn</w:t>
        </w:r>
      </w:ins>
      <w:ins w:id="6" w:author="dorota.lewandowska" w:date="2020-07-01T10:34:00Z">
        <w:r w:rsidR="00A21539">
          <w:rPr>
            <w:rFonts w:ascii="Arial" w:eastAsia="Times New Roman" w:hAnsi="Arial" w:cs="Arial"/>
            <w:b/>
            <w:bCs/>
            <w:color w:val="000000"/>
            <w:sz w:val="20"/>
            <w:szCs w:val="20"/>
            <w:lang w:eastAsia="pl-PL"/>
          </w:rPr>
          <w:t>y</w:t>
        </w:r>
      </w:ins>
      <w:del w:id="7" w:author="dorota.lewandowska" w:date="2020-07-01T10:33:00Z">
        <w:r w:rsidRPr="00B37B90" w:rsidDel="00A21539">
          <w:rPr>
            <w:rFonts w:ascii="Arial" w:eastAsia="Times New Roman" w:hAnsi="Arial" w:cs="Arial"/>
            <w:b/>
            <w:bCs/>
            <w:color w:val="000000"/>
            <w:sz w:val="20"/>
            <w:szCs w:val="20"/>
            <w:lang w:eastAsia="pl-PL"/>
          </w:rPr>
          <w:delText>kryteria ogólne</w:delText>
        </w:r>
      </w:del>
      <w:r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B37B90"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– typ </w:t>
      </w:r>
      <w:r w:rsidR="000545B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6</w:t>
      </w:r>
      <w:ins w:id="8" w:author="dorota.lewandowska" w:date="2020-07-01T11:04:00Z">
        <w:r w:rsidR="00250189">
          <w:rPr>
            <w:rFonts w:ascii="Arial" w:eastAsia="Times New Roman" w:hAnsi="Arial" w:cs="Arial"/>
            <w:b/>
            <w:bCs/>
            <w:color w:val="000000"/>
            <w:sz w:val="20"/>
            <w:szCs w:val="20"/>
            <w:lang w:eastAsia="pl-PL"/>
          </w:rPr>
          <w:t xml:space="preserve"> </w:t>
        </w:r>
      </w:ins>
      <w:ins w:id="9" w:author="dorota.lewandowska" w:date="2020-07-01T11:05:00Z">
        <w:r w:rsidR="00250189">
          <w:rPr>
            <w:rFonts w:ascii="Arial" w:eastAsia="Times New Roman" w:hAnsi="Arial" w:cs="Arial"/>
            <w:b/>
            <w:bCs/>
            <w:color w:val="000000"/>
            <w:sz w:val="20"/>
            <w:szCs w:val="20"/>
            <w:lang w:eastAsia="pl-PL"/>
          </w:rPr>
          <w:t>-</w:t>
        </w:r>
      </w:ins>
      <w:ins w:id="10" w:author="dorota.lewandowska" w:date="2020-07-01T10:33:00Z">
        <w:r w:rsidR="00A21539">
          <w:rPr>
            <w:rFonts w:ascii="Arial" w:eastAsia="Times New Roman" w:hAnsi="Arial" w:cs="Arial"/>
            <w:b/>
            <w:bCs/>
            <w:color w:val="000000"/>
            <w:sz w:val="20"/>
            <w:szCs w:val="20"/>
            <w:lang w:eastAsia="pl-PL"/>
          </w:rPr>
          <w:t xml:space="preserve"> kryteria ogólne</w:t>
        </w:r>
      </w:ins>
      <w:r w:rsidR="000545B5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</w:p>
    <w:p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/>
      </w:tblPr>
      <w:tblGrid>
        <w:gridCol w:w="1696"/>
        <w:gridCol w:w="12479"/>
      </w:tblGrid>
      <w:tr w:rsidR="00F64A28" w:rsidRPr="00E64C13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F64A28" w:rsidRPr="0048576B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F64A28" w:rsidRPr="0048576B" w:rsidRDefault="00B37B90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VI Rynek Pracy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48576B">
              <w:rPr>
                <w:rFonts w:ascii="Arial" w:eastAsia="MyriadPro-Regular" w:hAnsi="Arial" w:cs="Arial"/>
                <w:sz w:val="20"/>
                <w:szCs w:val="20"/>
              </w:rPr>
              <w:t>8vi Aktywne i zdrowe starzenie się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48576B">
              <w:rPr>
                <w:rFonts w:ascii="Arial" w:eastAsia="MyriadPro-Regular" w:hAnsi="Arial" w:cs="Arial"/>
                <w:sz w:val="20"/>
                <w:szCs w:val="20"/>
              </w:rPr>
              <w:t>6.8 Wdrożenie kompleksowych programów zdrowotnych</w:t>
            </w:r>
            <w:r w:rsidR="00D057C6">
              <w:rPr>
                <w:rFonts w:ascii="Arial" w:eastAsia="MyriadPro-Regular" w:hAnsi="Arial" w:cs="Arial"/>
                <w:sz w:val="20"/>
                <w:szCs w:val="20"/>
              </w:rPr>
              <w:t xml:space="preserve"> oraz przedsięwzięć</w:t>
            </w:r>
            <w:r w:rsidRPr="0048576B">
              <w:rPr>
                <w:rFonts w:ascii="Arial" w:eastAsia="MyriadPro-Regular" w:hAnsi="Arial" w:cs="Arial"/>
                <w:sz w:val="20"/>
                <w:szCs w:val="20"/>
              </w:rPr>
              <w:t xml:space="preserve"> zapobiegających istotnym problemom zdrowotnym regionu dotyczących chorób negatywnie wpływających na rynek pracy, ułatwiających powroty do pracy, umożliwiających wydłużenie aktywności zawodowej oraz zwiększenie zgłaszalności na badania profilaktyczne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704"/>
        <w:gridCol w:w="2657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Del="00A21539" w:rsidTr="0048576B">
        <w:trPr>
          <w:jc w:val="center"/>
          <w:del w:id="11" w:author="dorota.lewandowska" w:date="2020-07-01T10:35:00Z"/>
        </w:trPr>
        <w:tc>
          <w:tcPr>
            <w:tcW w:w="704" w:type="dxa"/>
          </w:tcPr>
          <w:p w:rsidR="00F64A28" w:rsidRPr="00E64C13" w:rsidDel="00A21539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del w:id="12" w:author="dorota.lewandowska" w:date="2020-07-01T10:35:00Z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Del="00A21539" w:rsidRDefault="00F64A28" w:rsidP="00241C90">
            <w:pPr>
              <w:spacing w:before="40" w:after="40"/>
              <w:rPr>
                <w:del w:id="13" w:author="dorota.lewandowska" w:date="2020-07-01T10:35:00Z"/>
                <w:rFonts w:ascii="Arial" w:hAnsi="Arial" w:cs="Arial"/>
                <w:sz w:val="20"/>
                <w:szCs w:val="20"/>
              </w:rPr>
            </w:pPr>
            <w:del w:id="14" w:author="dorota.lewandowska" w:date="2020-07-01T10:35:00Z">
              <w:r w:rsidRPr="00E64C13" w:rsidDel="00A21539">
                <w:rPr>
                  <w:rFonts w:ascii="Arial" w:hAnsi="Arial" w:cs="Arial"/>
                  <w:sz w:val="20"/>
                  <w:szCs w:val="20"/>
                </w:rPr>
                <w:delText xml:space="preserve">Zgodność z celem szczegółowym i rezultatami </w:delText>
              </w:r>
              <w:r w:rsidR="001628C0" w:rsidDel="00A21539">
                <w:rPr>
                  <w:rFonts w:ascii="Arial" w:hAnsi="Arial" w:cs="Arial"/>
                  <w:sz w:val="20"/>
                  <w:szCs w:val="20"/>
                </w:rPr>
                <w:delText xml:space="preserve"> Dział</w:delText>
              </w:r>
              <w:r w:rsidR="00241C90" w:rsidDel="00A21539">
                <w:rPr>
                  <w:rFonts w:ascii="Arial" w:hAnsi="Arial" w:cs="Arial"/>
                  <w:sz w:val="20"/>
                  <w:szCs w:val="20"/>
                </w:rPr>
                <w:delText>ania</w:delText>
              </w:r>
            </w:del>
          </w:p>
        </w:tc>
        <w:tc>
          <w:tcPr>
            <w:tcW w:w="6216" w:type="dxa"/>
            <w:shd w:val="clear" w:color="auto" w:fill="auto"/>
          </w:tcPr>
          <w:p w:rsidR="00F64A28" w:rsidRPr="00E64C13" w:rsidDel="00A21539" w:rsidRDefault="00F64A28" w:rsidP="001628C0">
            <w:pPr>
              <w:spacing w:before="40" w:after="40"/>
              <w:rPr>
                <w:del w:id="15" w:author="dorota.lewandowska" w:date="2020-07-01T10:35:00Z"/>
                <w:rFonts w:ascii="Arial" w:hAnsi="Arial" w:cs="Arial"/>
                <w:sz w:val="20"/>
                <w:szCs w:val="20"/>
              </w:rPr>
            </w:pPr>
            <w:del w:id="16" w:author="dorota.lewandowska" w:date="2020-07-01T10:35:00Z">
              <w:r w:rsidRPr="00E64C13" w:rsidDel="00A21539">
                <w:rPr>
                  <w:rFonts w:ascii="Arial" w:hAnsi="Arial" w:cs="Arial"/>
                  <w:sz w:val="20"/>
                  <w:szCs w:val="20"/>
                </w:rPr>
                <w:delText xml:space="preserve">Projekt jest zgodny z właściwym celem szczegółowym </w:delText>
              </w:r>
              <w:r w:rsidRPr="00E64C13" w:rsidDel="00A21539">
                <w:rPr>
                  <w:rFonts w:ascii="Arial" w:hAnsi="Arial" w:cs="Arial"/>
                  <w:i/>
                  <w:sz w:val="20"/>
                  <w:szCs w:val="20"/>
                </w:rPr>
                <w:delText>RPO WZ 2014-2020</w:delText>
              </w:r>
              <w:r w:rsidRPr="00E64C13" w:rsidDel="00A21539">
                <w:rPr>
                  <w:rFonts w:ascii="Arial" w:hAnsi="Arial" w:cs="Arial"/>
                  <w:sz w:val="20"/>
                  <w:szCs w:val="20"/>
                </w:rPr>
                <w:delText xml:space="preserve"> oraz </w:delText>
              </w:r>
              <w:r w:rsidR="001628C0" w:rsidDel="00A21539">
                <w:rPr>
                  <w:rFonts w:ascii="Arial" w:hAnsi="Arial" w:cs="Arial"/>
                  <w:sz w:val="20"/>
                  <w:szCs w:val="20"/>
                </w:rPr>
                <w:delText xml:space="preserve">koresponduje </w:delText>
              </w:r>
              <w:r w:rsidRPr="00E64C13" w:rsidDel="00A21539">
                <w:rPr>
                  <w:rFonts w:ascii="Arial" w:hAnsi="Arial" w:cs="Arial"/>
                  <w:sz w:val="20"/>
                  <w:szCs w:val="20"/>
                </w:rPr>
                <w:delText xml:space="preserve">ze wskaźnikami </w:delText>
              </w:r>
              <w:r w:rsidR="001628C0" w:rsidDel="00A21539">
                <w:rPr>
                  <w:rFonts w:ascii="Arial" w:hAnsi="Arial" w:cs="Arial"/>
                  <w:sz w:val="20"/>
                  <w:szCs w:val="20"/>
                </w:rPr>
                <w:delText>dla danego Działania/typu projektu.</w:delText>
              </w:r>
            </w:del>
          </w:p>
        </w:tc>
        <w:tc>
          <w:tcPr>
            <w:tcW w:w="4598" w:type="dxa"/>
            <w:shd w:val="clear" w:color="auto" w:fill="auto"/>
          </w:tcPr>
          <w:p w:rsidR="00F64A28" w:rsidRPr="00E64C13" w:rsidDel="00A21539" w:rsidRDefault="00F64A28" w:rsidP="00BC5A5F">
            <w:pPr>
              <w:spacing w:before="40" w:after="40"/>
              <w:rPr>
                <w:del w:id="17" w:author="dorota.lewandowska" w:date="2020-07-01T10:35:00Z"/>
                <w:rFonts w:ascii="Arial" w:hAnsi="Arial" w:cs="Arial"/>
                <w:sz w:val="20"/>
                <w:szCs w:val="20"/>
              </w:rPr>
            </w:pPr>
            <w:del w:id="18" w:author="dorota.lewandowska" w:date="2020-07-01T10:35:00Z">
              <w:r w:rsidRPr="00E64C13" w:rsidDel="00A21539">
                <w:rPr>
                  <w:rFonts w:ascii="Arial" w:hAnsi="Arial" w:cs="Arial"/>
                  <w:sz w:val="20"/>
                  <w:szCs w:val="20"/>
                </w:rPr>
                <w:delText>Spełnienie kryterium jest konieczne do przyznania dofinansowania.</w:delText>
              </w:r>
            </w:del>
          </w:p>
          <w:p w:rsidR="00F64A28" w:rsidRPr="00E64C13" w:rsidDel="00A21539" w:rsidRDefault="00F64A28" w:rsidP="00BC5A5F">
            <w:pPr>
              <w:spacing w:before="40" w:after="40"/>
              <w:rPr>
                <w:del w:id="19" w:author="dorota.lewandowska" w:date="2020-07-01T10:35:00Z"/>
                <w:rFonts w:ascii="Arial" w:hAnsi="Arial" w:cs="Arial"/>
                <w:sz w:val="20"/>
                <w:szCs w:val="20"/>
              </w:rPr>
            </w:pPr>
            <w:del w:id="20" w:author="dorota.lewandowska" w:date="2020-07-01T10:35:00Z">
              <w:r w:rsidRPr="00E64C13" w:rsidDel="00A21539">
                <w:rPr>
                  <w:rFonts w:ascii="Arial" w:hAnsi="Arial" w:cs="Arial"/>
                  <w:sz w:val="20"/>
                  <w:szCs w:val="20"/>
                </w:rPr>
                <w:delText>Projekty niespełniające kryterium kierowane są do poprawy lub uzupełnienia.</w:delText>
              </w:r>
            </w:del>
          </w:p>
          <w:p w:rsidR="00F64A28" w:rsidRPr="00E64C13" w:rsidDel="00A21539" w:rsidRDefault="00F64A28" w:rsidP="00BC5A5F">
            <w:pPr>
              <w:spacing w:before="40" w:after="40"/>
              <w:rPr>
                <w:del w:id="21" w:author="dorota.lewandowska" w:date="2020-07-01T10:35:00Z"/>
                <w:rFonts w:ascii="Arial" w:hAnsi="Arial" w:cs="Arial"/>
                <w:sz w:val="20"/>
                <w:szCs w:val="20"/>
              </w:rPr>
            </w:pPr>
            <w:del w:id="22" w:author="dorota.lewandowska" w:date="2020-07-01T10:35:00Z">
              <w:r w:rsidRPr="00E64C13" w:rsidDel="00A21539">
                <w:rPr>
                  <w:rFonts w:ascii="Arial" w:hAnsi="Arial" w:cs="Arial"/>
                  <w:sz w:val="20"/>
                  <w:szCs w:val="20"/>
                </w:rPr>
                <w:delText>Ocena spełniania kryterium polega na przypisaniu wartości logicznych „tak”, „nie”.</w:delText>
              </w:r>
            </w:del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r w:rsidR="00B80E7B">
              <w:rPr>
                <w:rFonts w:ascii="Arial" w:hAnsi="Arial" w:cs="Arial"/>
                <w:sz w:val="20"/>
                <w:szCs w:val="20"/>
              </w:rPr>
              <w:t>typem projektu</w:t>
            </w:r>
            <w:ins w:id="23" w:author="dorota.lewandowska" w:date="2020-07-01T10:36:00Z">
              <w:r w:rsidR="00A21539">
                <w:rPr>
                  <w:rFonts w:ascii="Arial" w:hAnsi="Arial" w:cs="Arial"/>
                  <w:sz w:val="20"/>
                  <w:szCs w:val="20"/>
                </w:rPr>
                <w:t xml:space="preserve"> i rezultatami Działania.</w:t>
              </w:r>
            </w:ins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 jest zgodny z typem projektu</w:t>
            </w:r>
            <w:ins w:id="24" w:author="dorota.lewandowska" w:date="2020-07-01T10:36:00Z">
              <w:r w:rsidR="00A21539">
                <w:rPr>
                  <w:rFonts w:ascii="Arial" w:hAnsi="Arial" w:cs="Arial"/>
                  <w:sz w:val="20"/>
                  <w:szCs w:val="20"/>
                </w:rPr>
                <w:t>, wskaźnikami dla danego Działania/typu projektu</w:t>
              </w:r>
            </w:ins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oraz grupą docelową </w:t>
            </w:r>
            <w:r w:rsidRPr="00E64C13">
              <w:rPr>
                <w:rFonts w:ascii="Arial" w:hAnsi="Arial" w:cs="Arial"/>
                <w:sz w:val="20"/>
                <w:szCs w:val="20"/>
              </w:rPr>
              <w:t>wskazanym</w:t>
            </w:r>
            <w:r w:rsidR="00B80E7B">
              <w:rPr>
                <w:rFonts w:ascii="Arial" w:hAnsi="Arial" w:cs="Arial"/>
                <w:sz w:val="20"/>
                <w:szCs w:val="20"/>
              </w:rPr>
              <w:t>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="002A6355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716FAA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716FAA" w:rsidRPr="00E64C13" w:rsidRDefault="00716FAA" w:rsidP="00716FA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16FAA">
              <w:rPr>
                <w:rFonts w:ascii="Arial" w:hAnsi="Arial" w:cs="Arial"/>
                <w:sz w:val="20"/>
                <w:szCs w:val="20"/>
              </w:rPr>
              <w:t>Za zgodą IP, na etapie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lizacji projektu, dopuszcza się </w:t>
            </w:r>
            <w:r w:rsidRPr="00716FAA">
              <w:rPr>
                <w:rFonts w:ascii="Arial" w:hAnsi="Arial" w:cs="Arial"/>
                <w:sz w:val="20"/>
                <w:szCs w:val="20"/>
              </w:rPr>
              <w:t>możliwość odstępstwa o</w:t>
            </w:r>
            <w:r>
              <w:rPr>
                <w:rFonts w:ascii="Arial" w:hAnsi="Arial" w:cs="Arial"/>
                <w:sz w:val="20"/>
                <w:szCs w:val="20"/>
              </w:rPr>
              <w:t xml:space="preserve">d zapisów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716FAA">
              <w:rPr>
                <w:rFonts w:ascii="Arial" w:hAnsi="Arial" w:cs="Arial"/>
                <w:sz w:val="20"/>
                <w:szCs w:val="20"/>
              </w:rPr>
              <w:t>zakresie spełnienia przedmiotowego kryterium z uwagi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FAA">
              <w:rPr>
                <w:rFonts w:ascii="Arial" w:hAnsi="Arial" w:cs="Arial"/>
                <w:sz w:val="20"/>
                <w:szCs w:val="20"/>
              </w:rPr>
              <w:t>zmiany dokumentów nadrzęd</w:t>
            </w:r>
            <w:r>
              <w:rPr>
                <w:rFonts w:ascii="Arial" w:hAnsi="Arial" w:cs="Arial"/>
                <w:sz w:val="20"/>
                <w:szCs w:val="20"/>
              </w:rPr>
              <w:t xml:space="preserve">nych tj. RPO WZ 2014-2020, SOOP </w:t>
            </w:r>
            <w:r w:rsidRPr="00716FAA">
              <w:rPr>
                <w:rFonts w:ascii="Arial" w:hAnsi="Arial" w:cs="Arial"/>
                <w:sz w:val="20"/>
                <w:szCs w:val="20"/>
              </w:rPr>
              <w:t xml:space="preserve">RPO WZ 2014-2020, </w:t>
            </w:r>
            <w:r w:rsidRPr="00716FAA">
              <w:rPr>
                <w:rFonts w:ascii="Arial" w:hAnsi="Arial" w:cs="Arial"/>
                <w:sz w:val="20"/>
                <w:szCs w:val="20"/>
              </w:rPr>
              <w:lastRenderedPageBreak/>
              <w:t>prze</w:t>
            </w:r>
            <w:r>
              <w:rPr>
                <w:rFonts w:ascii="Arial" w:hAnsi="Arial" w:cs="Arial"/>
                <w:sz w:val="20"/>
                <w:szCs w:val="20"/>
              </w:rPr>
              <w:t xml:space="preserve">pisów prawa - mających wpływ na </w:t>
            </w:r>
            <w:r w:rsidRPr="00716FAA">
              <w:rPr>
                <w:rFonts w:ascii="Arial" w:hAnsi="Arial" w:cs="Arial"/>
                <w:sz w:val="20"/>
                <w:szCs w:val="20"/>
              </w:rPr>
              <w:t>założenia dotyczące grupy docelowej i/lub typu projektu.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B80E7B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Kwalifikowalność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Beneficjenta/Partnera (jeśli dotyczy)</w:t>
            </w:r>
          </w:p>
        </w:tc>
        <w:tc>
          <w:tcPr>
            <w:tcW w:w="6216" w:type="dxa"/>
            <w:shd w:val="clear" w:color="auto" w:fill="auto"/>
          </w:tcPr>
          <w:p w:rsidR="00B80E7B" w:rsidRPr="00B80E7B" w:rsidRDefault="00BC19E6" w:rsidP="00B80E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</w:t>
            </w:r>
            <w:del w:id="25" w:author="dorota.lewandowska" w:date="2020-07-01T10:39:00Z">
              <w:r w:rsidDel="001C6315">
                <w:rPr>
                  <w:rFonts w:ascii="Arial" w:hAnsi="Arial" w:cs="Arial"/>
                  <w:sz w:val="20"/>
                  <w:szCs w:val="20"/>
                </w:rPr>
                <w:delText>,  zgodnie z SOOP RPO WZ 2014-2020</w:delText>
              </w:r>
            </w:del>
            <w:del w:id="26" w:author="dorota.lewandowska" w:date="2020-07-01T10:40:00Z">
              <w:r w:rsidDel="001C6315">
                <w:rPr>
                  <w:rFonts w:ascii="Arial" w:hAnsi="Arial" w:cs="Arial"/>
                  <w:sz w:val="20"/>
                  <w:szCs w:val="20"/>
                </w:rPr>
                <w:delText>,</w:delText>
              </w:r>
            </w:del>
            <w:r w:rsidR="00B80E7B">
              <w:rPr>
                <w:rFonts w:ascii="Arial" w:hAnsi="Arial" w:cs="Arial"/>
                <w:sz w:val="20"/>
                <w:szCs w:val="20"/>
              </w:rPr>
              <w:t xml:space="preserve"> jest  </w:t>
            </w:r>
            <w:del w:id="27" w:author="dorota.lewandowska" w:date="2020-07-01T11:07:00Z">
              <w:r w:rsidR="00B80E7B" w:rsidDel="003A2E24">
                <w:rPr>
                  <w:rFonts w:ascii="Arial" w:hAnsi="Arial" w:cs="Arial"/>
                  <w:sz w:val="20"/>
                  <w:szCs w:val="20"/>
                </w:rPr>
                <w:delText xml:space="preserve">  </w:delText>
              </w:r>
            </w:del>
            <w:r w:rsidR="00B80E7B">
              <w:rPr>
                <w:rFonts w:ascii="Arial" w:hAnsi="Arial" w:cs="Arial"/>
                <w:sz w:val="20"/>
                <w:szCs w:val="20"/>
              </w:rPr>
              <w:t xml:space="preserve">podmiotem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upra</w:t>
            </w:r>
            <w:r>
              <w:rPr>
                <w:rFonts w:ascii="Arial" w:hAnsi="Arial" w:cs="Arial"/>
                <w:sz w:val="20"/>
                <w:szCs w:val="20"/>
              </w:rPr>
              <w:t>wnionym do ubiegania się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dof</w:t>
            </w:r>
            <w:r w:rsidR="00B80E7B">
              <w:rPr>
                <w:rFonts w:ascii="Arial" w:hAnsi="Arial" w:cs="Arial"/>
                <w:sz w:val="20"/>
                <w:szCs w:val="20"/>
              </w:rPr>
              <w:t>inansowanie w ramach Działania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z w:val="20"/>
                <w:szCs w:val="20"/>
              </w:rPr>
              <w:t>pu/ów projektu/ów</w:t>
            </w:r>
            <w:ins w:id="28" w:author="dorota.lewandowska" w:date="2020-07-01T10:40:00Z">
              <w:r w:rsidR="001C6315">
                <w:rPr>
                  <w:rFonts w:ascii="Arial" w:hAnsi="Arial" w:cs="Arial"/>
                  <w:sz w:val="20"/>
                  <w:szCs w:val="20"/>
                </w:rPr>
                <w:t xml:space="preserve"> zgodnie z właściwym </w:t>
              </w:r>
              <w:r w:rsidR="001C6315">
                <w:rPr>
                  <w:rFonts w:ascii="Arial" w:hAnsi="Arial" w:cs="Arial"/>
                  <w:i/>
                  <w:sz w:val="20"/>
                  <w:szCs w:val="20"/>
                </w:rPr>
                <w:t>Wezwaniem</w:t>
              </w:r>
              <w:r w:rsidR="001C6315" w:rsidRPr="00C30D79">
                <w:rPr>
                  <w:rFonts w:ascii="Arial" w:hAnsi="Arial" w:cs="Arial"/>
                  <w:i/>
                  <w:sz w:val="20"/>
                  <w:szCs w:val="20"/>
                </w:rPr>
                <w:t xml:space="preserve"> do złożenia wniosk</w:t>
              </w:r>
              <w:r w:rsidR="001C6315">
                <w:rPr>
                  <w:rFonts w:ascii="Arial" w:hAnsi="Arial" w:cs="Arial"/>
                  <w:i/>
                  <w:sz w:val="20"/>
                  <w:szCs w:val="20"/>
                </w:rPr>
                <w:t xml:space="preserve">u </w:t>
              </w:r>
              <w:r w:rsidR="001C6315">
                <w:rPr>
                  <w:rFonts w:ascii="Arial" w:hAnsi="Arial" w:cs="Arial"/>
                  <w:sz w:val="20"/>
                  <w:szCs w:val="20"/>
                </w:rPr>
                <w:t xml:space="preserve">oraz wykazem podmiotów dla naboru zatwierdzonym przez Zarząd Województwa </w:t>
              </w:r>
              <w:proofErr w:type="spellStart"/>
              <w:r w:rsidR="001C6315">
                <w:rPr>
                  <w:rFonts w:ascii="Arial" w:hAnsi="Arial" w:cs="Arial"/>
                  <w:sz w:val="20"/>
                  <w:szCs w:val="20"/>
                </w:rPr>
                <w:t>Zachodniopomorskiego</w:t>
              </w:r>
            </w:ins>
            <w:ins w:id="29" w:author="dorota.lewandowska" w:date="2020-07-01T10:41:00Z">
              <w:r w:rsidR="001C6315">
                <w:rPr>
                  <w:rFonts w:ascii="Arial" w:hAnsi="Arial" w:cs="Arial"/>
                  <w:sz w:val="20"/>
                  <w:szCs w:val="20"/>
                </w:rPr>
                <w:t>.</w:t>
              </w:r>
            </w:ins>
            <w:del w:id="30" w:author="dorota.lewandowska" w:date="2020-07-01T10:41:00Z">
              <w:r w:rsidDel="001C6315">
                <w:rPr>
                  <w:rFonts w:ascii="Arial" w:hAnsi="Arial" w:cs="Arial"/>
                  <w:sz w:val="20"/>
                  <w:szCs w:val="20"/>
                </w:rPr>
                <w:delText>, w</w:delText>
              </w:r>
              <w:r w:rsidR="00B80E7B" w:rsidDel="001C6315">
                <w:rPr>
                  <w:rFonts w:ascii="Arial" w:hAnsi="Arial" w:cs="Arial"/>
                  <w:sz w:val="20"/>
                  <w:szCs w:val="20"/>
                </w:rPr>
                <w:delText xml:space="preserve"> którym ogłoszony został nabór. </w:delText>
              </w:r>
            </w:del>
            <w:r>
              <w:rPr>
                <w:rFonts w:ascii="Arial" w:hAnsi="Arial" w:cs="Arial"/>
                <w:sz w:val="20"/>
                <w:szCs w:val="20"/>
              </w:rPr>
              <w:t>Partner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rzy</w:t>
            </w:r>
            <w:proofErr w:type="spellEnd"/>
            <w:ins w:id="31" w:author="dorota.lewandowska" w:date="2020-07-01T10:41:00Z">
              <w:r w:rsidR="001C6315">
                <w:rPr>
                  <w:rFonts w:ascii="Arial" w:hAnsi="Arial" w:cs="Arial"/>
                  <w:sz w:val="20"/>
                  <w:szCs w:val="20"/>
                </w:rPr>
                <w:t>(jeśli dotyczy)</w:t>
              </w:r>
            </w:ins>
            <w:r>
              <w:rPr>
                <w:rFonts w:ascii="Arial" w:hAnsi="Arial" w:cs="Arial"/>
                <w:sz w:val="20"/>
                <w:szCs w:val="20"/>
              </w:rPr>
              <w:t xml:space="preserve"> nie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 xml:space="preserve"> podl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ega/ją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wykl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uczeniu z możliwości ubiegania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ię o dofinansowanie, w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tym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wyk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luczeniu, o którym mowa w art. 207 ust. 4 ustawy z dnia 27 sierpnia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2009 r., o finansach publicznych.</w:t>
            </w:r>
          </w:p>
          <w:p w:rsidR="00F64A28" w:rsidRPr="00E64C13" w:rsidRDefault="00B80E7B" w:rsidP="00B80E7B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przypadku partnera </w:t>
            </w:r>
            <w:r w:rsidRPr="00B80E7B">
              <w:rPr>
                <w:rFonts w:ascii="Arial" w:hAnsi="Arial" w:cs="Arial"/>
                <w:sz w:val="20"/>
                <w:szCs w:val="20"/>
              </w:rPr>
              <w:t>stano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wiącego  podmiot, o </w:t>
            </w:r>
            <w:r>
              <w:rPr>
                <w:rFonts w:ascii="Arial" w:hAnsi="Arial" w:cs="Arial"/>
                <w:sz w:val="20"/>
                <w:szCs w:val="20"/>
              </w:rPr>
              <w:t xml:space="preserve">którym 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mowa </w:t>
            </w:r>
            <w:r>
              <w:rPr>
                <w:rFonts w:ascii="Arial" w:hAnsi="Arial" w:cs="Arial"/>
                <w:sz w:val="20"/>
                <w:szCs w:val="20"/>
              </w:rPr>
              <w:t xml:space="preserve">w  art. </w:t>
            </w:r>
            <w:r w:rsidR="00101195">
              <w:rPr>
                <w:rFonts w:ascii="Arial" w:hAnsi="Arial" w:cs="Arial"/>
                <w:sz w:val="20"/>
                <w:szCs w:val="20"/>
              </w:rPr>
              <w:t>207 ust. 7 ustawy z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1195">
              <w:rPr>
                <w:rFonts w:ascii="Arial" w:hAnsi="Arial" w:cs="Arial"/>
                <w:sz w:val="20"/>
                <w:szCs w:val="20"/>
              </w:rPr>
              <w:t>dnia 27 sierpnia  2009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r., </w:t>
            </w:r>
            <w:r>
              <w:rPr>
                <w:rFonts w:ascii="Arial" w:hAnsi="Arial" w:cs="Arial"/>
                <w:sz w:val="20"/>
                <w:szCs w:val="20"/>
              </w:rPr>
              <w:t>o finansach    publicznych</w:t>
            </w:r>
            <w:r w:rsidR="0010119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kryterium dotyczące kwalifikowalności </w:t>
            </w:r>
            <w:r w:rsidR="00101195">
              <w:rPr>
                <w:rFonts w:ascii="Arial" w:hAnsi="Arial" w:cs="Arial"/>
                <w:sz w:val="20"/>
                <w:szCs w:val="20"/>
              </w:rPr>
              <w:t xml:space="preserve">Partnera     zostaje </w:t>
            </w:r>
            <w:r w:rsidRPr="00B80E7B">
              <w:rPr>
                <w:rFonts w:ascii="Arial" w:hAnsi="Arial" w:cs="Arial"/>
                <w:sz w:val="20"/>
                <w:szCs w:val="20"/>
              </w:rPr>
              <w:t>au</w:t>
            </w:r>
            <w:r>
              <w:rPr>
                <w:rFonts w:ascii="Arial" w:hAnsi="Arial" w:cs="Arial"/>
                <w:sz w:val="20"/>
                <w:szCs w:val="20"/>
              </w:rPr>
              <w:t xml:space="preserve">tomatycznie </w:t>
            </w:r>
            <w:r w:rsidRPr="00B80E7B">
              <w:rPr>
                <w:rFonts w:ascii="Arial" w:hAnsi="Arial" w:cs="Arial"/>
                <w:sz w:val="20"/>
                <w:szCs w:val="20"/>
              </w:rPr>
              <w:t>uznane za spełnione.</w:t>
            </w: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z: </w:t>
            </w:r>
          </w:p>
          <w:p w:rsidR="00F64A28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ins w:id="32" w:author="dorota.lewandowska" w:date="2020-07-01T10:43:00Z"/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zasadą równości szans kobiet i mężczyzn, w oparciu o standard minimum,</w:t>
            </w:r>
          </w:p>
          <w:p w:rsidR="009719D1" w:rsidRPr="00223FE4" w:rsidRDefault="009719D1" w:rsidP="009719D1">
            <w:pPr>
              <w:spacing w:before="40" w:after="40"/>
              <w:rPr>
                <w:ins w:id="33" w:author="dorota.lewandowska" w:date="2020-07-01T10:43:00Z"/>
                <w:rFonts w:ascii="Arial" w:hAnsi="Arial" w:cs="Arial"/>
                <w:sz w:val="20"/>
                <w:szCs w:val="20"/>
              </w:rPr>
            </w:pPr>
            <w:ins w:id="34" w:author="dorota.lewandowska" w:date="2020-07-01T10:43:00Z">
              <w:r>
                <w:rPr>
                  <w:rFonts w:ascii="Arial" w:hAnsi="Arial" w:cs="Arial"/>
                  <w:sz w:val="20"/>
                  <w:szCs w:val="20"/>
                </w:rPr>
                <w:t>Z</w:t>
              </w:r>
              <w:r w:rsidRPr="00421D14">
                <w:rPr>
                  <w:rFonts w:ascii="Arial" w:hAnsi="Arial" w:cs="Arial"/>
                  <w:sz w:val="20"/>
                  <w:szCs w:val="20"/>
                </w:rPr>
                <w:t>e względu na charakterystykę udzielanego wsparcia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 w ramach trybu nadzwyczajnego tj. </w:t>
              </w:r>
              <w:r w:rsidRPr="00223FE4">
                <w:rPr>
                  <w:rFonts w:ascii="Arial" w:hAnsi="Arial" w:cs="Arial"/>
                  <w:sz w:val="20"/>
                  <w:szCs w:val="20"/>
                </w:rPr>
                <w:t>przedsięwzięć związan</w:t>
              </w:r>
              <w:r>
                <w:rPr>
                  <w:rFonts w:ascii="Arial" w:hAnsi="Arial" w:cs="Arial"/>
                  <w:sz w:val="20"/>
                  <w:szCs w:val="20"/>
                </w:rPr>
                <w:t>ych</w:t>
              </w:r>
              <w:r w:rsidRPr="00223FE4">
                <w:rPr>
                  <w:rFonts w:ascii="Arial" w:hAnsi="Arial" w:cs="Arial"/>
                  <w:sz w:val="20"/>
                  <w:szCs w:val="20"/>
                </w:rPr>
                <w:t xml:space="preserve"> z walką i zapobieganiem COVID-19 kryterium uznaje się za spełnione w części dotyczącej zasady równości szans kobiet i mężczyzn w przypadku uzyskania mini</w:t>
              </w:r>
              <w:r>
                <w:rPr>
                  <w:rFonts w:ascii="Arial" w:hAnsi="Arial" w:cs="Arial"/>
                  <w:sz w:val="20"/>
                  <w:szCs w:val="20"/>
                </w:rPr>
                <w:t>malnej liczy punktów tj.</w:t>
              </w:r>
              <w:r w:rsidRPr="00223FE4">
                <w:rPr>
                  <w:rFonts w:ascii="Arial" w:hAnsi="Arial" w:cs="Arial"/>
                  <w:sz w:val="20"/>
                  <w:szCs w:val="20"/>
                </w:rPr>
                <w:t xml:space="preserve"> 1 punktu 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w standardzie minimum </w:t>
              </w:r>
              <w:r w:rsidRPr="00223FE4">
                <w:rPr>
                  <w:rFonts w:ascii="Arial" w:hAnsi="Arial" w:cs="Arial"/>
                  <w:sz w:val="20"/>
                  <w:szCs w:val="20"/>
                </w:rPr>
                <w:t>za zapewnienie równościowego zarz</w:t>
              </w:r>
              <w:r>
                <w:rPr>
                  <w:rFonts w:ascii="Arial" w:hAnsi="Arial" w:cs="Arial"/>
                  <w:sz w:val="20"/>
                  <w:szCs w:val="20"/>
                </w:rPr>
                <w:t>ą</w:t>
              </w:r>
              <w:r w:rsidRPr="00223FE4">
                <w:rPr>
                  <w:rFonts w:ascii="Arial" w:hAnsi="Arial" w:cs="Arial"/>
                  <w:sz w:val="20"/>
                  <w:szCs w:val="20"/>
                </w:rPr>
                <w:t>dzania w projekcie.</w:t>
              </w:r>
            </w:ins>
          </w:p>
          <w:p w:rsidR="00AD2ED9" w:rsidRDefault="00AD2ED9" w:rsidP="00AD2ED9">
            <w:pPr>
              <w:spacing w:before="40" w:after="40" w:line="240" w:lineRule="auto"/>
              <w:ind w:left="357"/>
              <w:rPr>
                <w:rFonts w:ascii="Arial" w:hAnsi="Arial" w:cs="Arial"/>
                <w:sz w:val="20"/>
                <w:szCs w:val="20"/>
              </w:rPr>
              <w:pPrChange w:id="35" w:author="dorota.lewandowska" w:date="2020-07-01T10:43:00Z">
                <w:pPr>
                  <w:numPr>
                    <w:numId w:val="4"/>
                  </w:numPr>
                  <w:spacing w:before="40" w:after="40" w:line="240" w:lineRule="auto"/>
                  <w:ind w:left="357" w:hanging="357"/>
                </w:pPr>
              </w:pPrChange>
            </w:pPr>
          </w:p>
          <w:p w:rsidR="00F64A28" w:rsidRPr="00E64C13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właściwymi politykami i zasadami wspólnotowym:</w:t>
            </w:r>
          </w:p>
          <w:p w:rsidR="00F64A28" w:rsidRPr="00E64C13" w:rsidRDefault="00367C06" w:rsidP="00F64A28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zrównoważonego rozwoju,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del w:id="36" w:author="dorota.lewandowska" w:date="2020-07-01T11:06:00Z">
              <w:r w:rsidR="00F64A28" w:rsidRPr="00E64C13" w:rsidDel="00836D2C">
                <w:rPr>
                  <w:rFonts w:ascii="Arial" w:hAnsi="Arial" w:cs="Arial"/>
                  <w:sz w:val="20"/>
                  <w:szCs w:val="20"/>
                </w:rPr>
                <w:delText>,</w:delText>
              </w:r>
            </w:del>
          </w:p>
          <w:p w:rsidR="00835862" w:rsidRDefault="00367C06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promowania i realizacji zasady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równości szans i niedyskryminacji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tym </w:t>
            </w:r>
            <w:r>
              <w:rPr>
                <w:rFonts w:ascii="Arial" w:hAnsi="Arial" w:cs="Arial"/>
                <w:sz w:val="20"/>
                <w:szCs w:val="20"/>
              </w:rPr>
              <w:t xml:space="preserve">m.in. koniecznością stosowania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zasady uniwersalnego projektowania.</w:t>
            </w:r>
          </w:p>
          <w:p w:rsidR="00835862" w:rsidRDefault="00A649A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9AA">
              <w:rPr>
                <w:rFonts w:ascii="Arial" w:hAnsi="Arial" w:cs="Arial"/>
                <w:sz w:val="20"/>
                <w:szCs w:val="20"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:rsidR="00F64A28" w:rsidRPr="00E64C13" w:rsidRDefault="00F64A28" w:rsidP="007523EA">
            <w:pPr>
              <w:pStyle w:val="Akapitzlist"/>
              <w:spacing w:before="40" w:after="40" w:line="240" w:lineRule="auto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8"/>
        <w:gridCol w:w="2823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6216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 zapisami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proofErr w:type="spellStart"/>
            <w:r w:rsidRPr="00E64C13">
              <w:rPr>
                <w:rFonts w:ascii="Arial" w:hAnsi="Arial" w:cs="Arial"/>
                <w:sz w:val="20"/>
                <w:szCs w:val="20"/>
              </w:rPr>
              <w:t>kwalifikowalnością</w:t>
            </w:r>
            <w:proofErr w:type="spellEnd"/>
            <w:r w:rsidRPr="00E64C13">
              <w:rPr>
                <w:rFonts w:ascii="Arial" w:hAnsi="Arial" w:cs="Arial"/>
                <w:sz w:val="20"/>
                <w:szCs w:val="20"/>
              </w:rPr>
              <w:t xml:space="preserve"> wydatków</w:t>
            </w:r>
          </w:p>
        </w:tc>
        <w:tc>
          <w:tcPr>
            <w:tcW w:w="6216" w:type="dxa"/>
          </w:tcPr>
          <w:p w:rsidR="002B3EEA" w:rsidRDefault="002B3EEA" w:rsidP="0033192B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Wydatki w projekcie są zgodne z </w:t>
            </w:r>
            <w:r w:rsidRPr="00E64C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w zakresie kwalifikowalności wydatków Europejskiego Funduszu Rozwoju Regionalnego, Europejskiego Funduszu Społecznego oraz Funduszu Spójności </w:t>
            </w:r>
            <w:r w:rsidR="004F00D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na lata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2014-</w:t>
            </w:r>
            <w:r w:rsidRPr="0033192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2020</w:t>
            </w:r>
            <w:r w:rsidR="0033192B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2B3EEA" w:rsidRPr="00E64C13" w:rsidRDefault="002B3EEA" w:rsidP="00163E52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Planowane wydatki są uzasadnione, niezbędne, racjonalne i adekwatne do zakresu merytorycznego projektu w tym opisu grupy docelowej i planowanego wsparcia. Wydatki założone w </w:t>
            </w:r>
            <w:r w:rsidRPr="00F57930">
              <w:rPr>
                <w:rFonts w:ascii="Arial" w:hAnsi="Arial" w:cs="Arial"/>
                <w:sz w:val="20"/>
                <w:szCs w:val="20"/>
              </w:rPr>
              <w:t>projekcie  s</w:t>
            </w:r>
            <w:r>
              <w:rPr>
                <w:rFonts w:ascii="Arial" w:hAnsi="Arial" w:cs="Arial"/>
                <w:sz w:val="20"/>
                <w:szCs w:val="20"/>
              </w:rPr>
              <w:t>ą  zgodne z katalogiem wydatków, limitami (w tym stawką ryczałtową  dla  kosztów pośrednich</w:t>
            </w:r>
            <w:ins w:id="37" w:author="dorota.lewandowska" w:date="2020-07-01T11:08:00Z">
              <w:r w:rsidR="00071582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ins w:id="38" w:author="dorota.lewandowska" w:date="2020-07-01T10:46:00Z">
              <w:r w:rsidR="000150B0">
                <w:rPr>
                  <w:rFonts w:ascii="Arial" w:hAnsi="Arial" w:cs="Arial"/>
                  <w:sz w:val="20"/>
                  <w:szCs w:val="20"/>
                </w:rPr>
                <w:t>-</w:t>
              </w:r>
            </w:ins>
            <w:ins w:id="39" w:author="dorota.lewandowska" w:date="2020-07-01T11:08:00Z">
              <w:r w:rsidR="00071582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ins w:id="40" w:author="dorota.lewandowska" w:date="2020-07-01T10:46:00Z">
              <w:r w:rsidR="000150B0">
                <w:rPr>
                  <w:rFonts w:ascii="Arial" w:hAnsi="Arial" w:cs="Arial"/>
                  <w:sz w:val="20"/>
                  <w:szCs w:val="20"/>
                </w:rPr>
                <w:t>jeśli dotyczy</w:t>
              </w:r>
            </w:ins>
            <w:r>
              <w:rPr>
                <w:rFonts w:ascii="Arial" w:hAnsi="Arial" w:cs="Arial"/>
                <w:sz w:val="20"/>
                <w:szCs w:val="20"/>
              </w:rPr>
              <w:t xml:space="preserve">) oraz zasadami kwalifikowalności określonymi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(jeśli dotyczy). Poziom wydatków w ramach cross 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środków trwałych jest  zgodny  z  poziomem tych wydatków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wskazanym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Pr="00C30D7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warunkami realizacji wsparcia</w:t>
            </w:r>
          </w:p>
        </w:tc>
        <w:tc>
          <w:tcPr>
            <w:tcW w:w="6216" w:type="dxa"/>
          </w:tcPr>
          <w:p w:rsidR="002B3EEA" w:rsidRPr="00E64C13" w:rsidRDefault="0005769F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został sporządzony zgodnie z uwarunkowaniami realizacji wsparcia </w:t>
            </w:r>
            <w:del w:id="41" w:author="dorota.lewandowska" w:date="2020-07-01T10:48:00Z">
              <w:r w:rsidDel="00485FD2">
                <w:rPr>
                  <w:rFonts w:ascii="Arial" w:hAnsi="Arial" w:cs="Arial"/>
                  <w:sz w:val="20"/>
                  <w:szCs w:val="20"/>
                </w:rPr>
                <w:delText xml:space="preserve">określonymi we </w:delText>
              </w:r>
              <w:r w:rsidR="004F00DC" w:rsidDel="00485FD2">
                <w:rPr>
                  <w:rFonts w:ascii="Arial" w:hAnsi="Arial" w:cs="Arial"/>
                  <w:sz w:val="20"/>
                  <w:szCs w:val="20"/>
                </w:rPr>
                <w:delText>właściwych wytycznych obszarowych oraz z zasadami realizacji wsparcia</w:delText>
              </w:r>
            </w:del>
            <w:del w:id="42" w:author="dorota.lewandowska" w:date="2020-07-01T11:08:00Z">
              <w:r w:rsidR="004F00DC" w:rsidDel="00BE40AC">
                <w:rPr>
                  <w:rFonts w:ascii="Arial" w:hAnsi="Arial" w:cs="Arial"/>
                  <w:sz w:val="20"/>
                  <w:szCs w:val="20"/>
                </w:rPr>
                <w:delText xml:space="preserve"> </w:delText>
              </w:r>
            </w:del>
            <w:r w:rsidR="004F00DC">
              <w:rPr>
                <w:rFonts w:ascii="Arial" w:hAnsi="Arial" w:cs="Arial"/>
                <w:sz w:val="20"/>
                <w:szCs w:val="20"/>
              </w:rPr>
              <w:t xml:space="preserve">wskazanymi przez IP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00DC">
              <w:rPr>
                <w:rFonts w:ascii="Arial" w:hAnsi="Arial" w:cs="Arial"/>
                <w:sz w:val="20"/>
                <w:szCs w:val="20"/>
              </w:rPr>
              <w:t>(np. zasady reali</w:t>
            </w:r>
            <w:r w:rsidR="0070037F">
              <w:rPr>
                <w:rFonts w:ascii="Arial" w:hAnsi="Arial" w:cs="Arial"/>
                <w:sz w:val="20"/>
                <w:szCs w:val="20"/>
              </w:rPr>
              <w:t>zacji danej formy wspa</w:t>
            </w:r>
            <w:r w:rsidR="004F00DC">
              <w:rPr>
                <w:rFonts w:ascii="Arial" w:hAnsi="Arial" w:cs="Arial"/>
                <w:sz w:val="20"/>
                <w:szCs w:val="20"/>
              </w:rPr>
              <w:t>r</w:t>
            </w:r>
            <w:r w:rsidR="0070037F">
              <w:rPr>
                <w:rFonts w:ascii="Arial" w:hAnsi="Arial" w:cs="Arial"/>
                <w:sz w:val="20"/>
                <w:szCs w:val="20"/>
              </w:rPr>
              <w:t>c</w:t>
            </w:r>
            <w:r w:rsidR="004F00DC">
              <w:rPr>
                <w:rFonts w:ascii="Arial" w:hAnsi="Arial" w:cs="Arial"/>
                <w:sz w:val="20"/>
                <w:szCs w:val="20"/>
              </w:rPr>
              <w:t>ia).</w:t>
            </w:r>
          </w:p>
        </w:tc>
        <w:tc>
          <w:tcPr>
            <w:tcW w:w="4598" w:type="dxa"/>
          </w:tcPr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454250" w:rsidRPr="00822AA4" w:rsidRDefault="00454250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Wezwania do złożenia wniosku w zakresie spełnienia przedmiotowego kryterium z uwagi na zmiany m.in. RPO WZ 2014-2020, przepisów prawa, SOOP RPO WZ 2014-2020, </w:t>
            </w:r>
            <w:del w:id="43" w:author="dorota.lewandowska" w:date="2020-07-01T10:49:00Z">
              <w:r w:rsidRPr="00822AA4" w:rsidDel="00AB755F">
                <w:rPr>
                  <w:rFonts w:ascii="Arial" w:hAnsi="Arial" w:cs="Arial"/>
                  <w:sz w:val="20"/>
                  <w:szCs w:val="20"/>
                </w:rPr>
                <w:delText xml:space="preserve">właściwych Wytycznych obszarowych </w:delText>
              </w:r>
            </w:del>
            <w:r w:rsidRPr="00822AA4">
              <w:rPr>
                <w:rFonts w:ascii="Arial" w:hAnsi="Arial" w:cs="Arial"/>
                <w:sz w:val="20"/>
                <w:szCs w:val="20"/>
              </w:rPr>
              <w:t xml:space="preserve">mających wpływ na założenia dotyczące uwarunkowań realizacji wsparcia.    </w:t>
            </w:r>
          </w:p>
          <w:p w:rsidR="002B3EEA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Spójność wniosku </w:t>
            </w:r>
            <w:r w:rsidRPr="00E64C13">
              <w:rPr>
                <w:rFonts w:ascii="Arial" w:hAnsi="Arial" w:cs="Arial"/>
                <w:sz w:val="20"/>
                <w:szCs w:val="20"/>
              </w:rPr>
              <w:br/>
              <w:t>i załączników</w:t>
            </w:r>
          </w:p>
        </w:tc>
        <w:tc>
          <w:tcPr>
            <w:tcW w:w="6216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Opisy we wniosku oraz w załącznikach (jeżeli dotyczy) są ze sobą spójne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nie zawierają sprzecznych ze sobą kwestii.</w:t>
            </w:r>
          </w:p>
        </w:tc>
        <w:tc>
          <w:tcPr>
            <w:tcW w:w="4598" w:type="dxa"/>
            <w:shd w:val="clear" w:color="auto" w:fill="auto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5"/>
        <w:gridCol w:w="2824"/>
        <w:gridCol w:w="6217"/>
        <w:gridCol w:w="4599"/>
      </w:tblGrid>
      <w:tr w:rsidR="00F64A28" w:rsidRPr="00E64C13" w:rsidTr="00BC5A5F">
        <w:trPr>
          <w:jc w:val="center"/>
        </w:trPr>
        <w:tc>
          <w:tcPr>
            <w:tcW w:w="14220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BC5A5F">
        <w:trPr>
          <w:trHeight w:val="861"/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7242EC">
              <w:rPr>
                <w:rFonts w:ascii="Arial" w:hAnsi="Arial" w:cs="Arial"/>
                <w:sz w:val="20"/>
                <w:szCs w:val="20"/>
              </w:rPr>
              <w:t>prawna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7242EC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 jest zgodny z prawodawstwem wspólnotowym oraz krajowym, w tym przepisami ustawy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z dnia 29 stycznia 2004 r.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64A28" w:rsidRPr="00E64C13" w:rsidRDefault="007242EC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del w:id="44" w:author="dorota.lewandowska" w:date="2020-07-01T11:01:00Z">
              <w:r w:rsidDel="00F73BEC">
                <w:rPr>
                  <w:rFonts w:ascii="Arial" w:hAnsi="Arial" w:cs="Arial"/>
                  <w:sz w:val="20"/>
                  <w:szCs w:val="20"/>
                </w:rPr>
                <w:lastRenderedPageBreak/>
                <w:delText xml:space="preserve">Projekt spełnia wymogi utworzenia  </w:delText>
              </w:r>
              <w:r w:rsidRPr="007242EC" w:rsidDel="00F73BEC">
                <w:rPr>
                  <w:rFonts w:ascii="Arial" w:hAnsi="Arial" w:cs="Arial"/>
                  <w:sz w:val="20"/>
                  <w:szCs w:val="20"/>
                </w:rPr>
                <w:delText>partn</w:delText>
              </w:r>
              <w:r w:rsidDel="00F73BEC">
                <w:rPr>
                  <w:rFonts w:ascii="Arial" w:hAnsi="Arial" w:cs="Arial"/>
                  <w:sz w:val="20"/>
                  <w:szCs w:val="20"/>
                </w:rPr>
                <w:delText xml:space="preserve">erstwa zgodnie z art. 33 ust. 2 - 4a ustawy z dnia 11 lipca 2014 r. o </w:delText>
              </w:r>
              <w:r w:rsidRPr="007242EC" w:rsidDel="00F73BEC">
                <w:rPr>
                  <w:rFonts w:ascii="Arial" w:hAnsi="Arial" w:cs="Arial"/>
                  <w:sz w:val="20"/>
                  <w:szCs w:val="20"/>
                </w:rPr>
                <w:delText>z</w:delText>
              </w:r>
              <w:r w:rsidDel="00F73BEC">
                <w:rPr>
                  <w:rFonts w:ascii="Arial" w:hAnsi="Arial" w:cs="Arial"/>
                  <w:sz w:val="20"/>
                  <w:szCs w:val="20"/>
                </w:rPr>
                <w:delText xml:space="preserve">asadach realizacji programów w zakresie polityki spójności finansowanych w perspektywie finansowej 2014 – 2020 (jeśli </w:delText>
              </w:r>
              <w:r w:rsidRPr="007242EC" w:rsidDel="00F73BEC">
                <w:rPr>
                  <w:rFonts w:ascii="Arial" w:hAnsi="Arial" w:cs="Arial"/>
                  <w:sz w:val="20"/>
                  <w:szCs w:val="20"/>
                </w:rPr>
                <w:delText>dotyczy).</w:delText>
              </w:r>
            </w:del>
          </w:p>
        </w:tc>
        <w:tc>
          <w:tcPr>
            <w:tcW w:w="4614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Projekty niespełniające kryterium kierowane są </w:t>
            </w: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04868" w:rsidRPr="00E64C13" w:rsidTr="00BC5A5F">
        <w:trPr>
          <w:jc w:val="center"/>
        </w:trPr>
        <w:tc>
          <w:tcPr>
            <w:tcW w:w="536" w:type="dxa"/>
          </w:tcPr>
          <w:p w:rsidR="00004868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</w:t>
            </w:r>
          </w:p>
        </w:tc>
        <w:tc>
          <w:tcPr>
            <w:tcW w:w="2833" w:type="dxa"/>
          </w:tcPr>
          <w:p w:rsidR="00004868" w:rsidRPr="00E64C13" w:rsidRDefault="0000486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6237" w:type="dxa"/>
          </w:tcPr>
          <w:p w:rsidR="00004868" w:rsidRPr="00004868" w:rsidDel="004E6EE3" w:rsidRDefault="00004868" w:rsidP="00BC5A5F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jest zgodny z regułami pomocy publicznej i/lub pomocy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4614" w:type="dxa"/>
          </w:tcPr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dotyczy: s</w:t>
            </w:r>
            <w:r w:rsidRPr="00E64C13">
              <w:rPr>
                <w:rFonts w:ascii="Arial" w:hAnsi="Arial" w:cs="Arial"/>
                <w:sz w:val="20"/>
                <w:szCs w:val="20"/>
              </w:rPr>
              <w:t>pełnienie kryterium jest konieczne do przyznania dofinansowania.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</w:t>
            </w:r>
            <w:r>
              <w:rPr>
                <w:rFonts w:ascii="Arial" w:hAnsi="Arial" w:cs="Arial"/>
                <w:sz w:val="20"/>
                <w:szCs w:val="20"/>
              </w:rPr>
              <w:t>artości logicznych „tak”, „nie”, „nie dotyczy”.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organizacyjno-operacyjna</w:t>
            </w:r>
          </w:p>
        </w:tc>
        <w:tc>
          <w:tcPr>
            <w:tcW w:w="6237" w:type="dxa"/>
          </w:tcPr>
          <w:p w:rsidR="00F64A28" w:rsidRPr="00E64C13" w:rsidDel="003D4A5E" w:rsidRDefault="00F64A28" w:rsidP="003D4A5E">
            <w:pPr>
              <w:spacing w:before="40" w:after="40"/>
              <w:rPr>
                <w:del w:id="45" w:author="dorota.lewandowska" w:date="2020-07-01T10:54:00Z"/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Beneficjent zapewni do realizacji projektu </w:t>
            </w:r>
            <w:ins w:id="46" w:author="dorota.lewandowska" w:date="2020-07-01T10:53:00Z">
              <w:r w:rsidR="003D4A5E">
                <w:rPr>
                  <w:rFonts w:ascii="Arial" w:hAnsi="Arial" w:cs="Arial"/>
                  <w:sz w:val="20"/>
                  <w:szCs w:val="20"/>
                </w:rPr>
                <w:t xml:space="preserve">i jego obsługi </w:t>
              </w:r>
              <w:r w:rsidR="003D4A5E" w:rsidRPr="00E64C13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</w:ins>
            <w:r w:rsidRPr="00E64C13">
              <w:rPr>
                <w:rFonts w:ascii="Arial" w:hAnsi="Arial" w:cs="Arial"/>
                <w:sz w:val="20"/>
                <w:szCs w:val="20"/>
              </w:rPr>
              <w:t>odpowiednio wykwalifikowaną kadrę</w:t>
            </w:r>
            <w:ins w:id="47" w:author="dorota.lewandowska" w:date="2020-07-01T10:54:00Z">
              <w:r w:rsidR="003D4A5E">
                <w:rPr>
                  <w:rFonts w:ascii="Arial" w:hAnsi="Arial" w:cs="Arial"/>
                  <w:sz w:val="20"/>
                  <w:szCs w:val="20"/>
                </w:rPr>
                <w:t xml:space="preserve">. </w:t>
              </w:r>
            </w:ins>
            <w:del w:id="48" w:author="dorota.lewandowska" w:date="2020-07-01T10:54:00Z">
              <w:r w:rsidRPr="00E64C13" w:rsidDel="003D4A5E">
                <w:rPr>
                  <w:rFonts w:ascii="Arial" w:hAnsi="Arial" w:cs="Arial"/>
                  <w:sz w:val="20"/>
                  <w:szCs w:val="20"/>
                </w:rPr>
                <w:delText>, zarówno do jego obsługi</w:delText>
              </w:r>
              <w:r w:rsidR="00CF26AC" w:rsidDel="003D4A5E">
                <w:rPr>
                  <w:rFonts w:ascii="Arial" w:hAnsi="Arial" w:cs="Arial"/>
                  <w:sz w:val="20"/>
                  <w:szCs w:val="20"/>
                </w:rPr>
                <w:delText>,</w:delText>
              </w:r>
              <w:r w:rsidRPr="00E64C13" w:rsidDel="003D4A5E">
                <w:rPr>
                  <w:rFonts w:ascii="Arial" w:hAnsi="Arial" w:cs="Arial"/>
                  <w:sz w:val="20"/>
                  <w:szCs w:val="20"/>
                </w:rPr>
                <w:delText xml:space="preserve"> jak i realizacji przedsięwzięć merytorycznych.</w:delText>
              </w:r>
            </w:del>
          </w:p>
          <w:p w:rsidR="003D4A5E" w:rsidRPr="00223FE4" w:rsidRDefault="00F64A28" w:rsidP="003D4A5E">
            <w:pPr>
              <w:spacing w:before="40" w:after="40"/>
              <w:rPr>
                <w:ins w:id="49" w:author="dorota.lewandowska" w:date="2020-07-01T10:54:00Z"/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Beneficjent dysponuje odpowiednim potencjałem 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organizacyjnym i </w:t>
            </w:r>
            <w:r w:rsidRPr="00E64C13">
              <w:rPr>
                <w:rFonts w:ascii="Arial" w:hAnsi="Arial" w:cs="Arial"/>
                <w:sz w:val="20"/>
                <w:szCs w:val="20"/>
              </w:rPr>
              <w:t>technicznym.</w:t>
            </w:r>
            <w:ins w:id="50" w:author="dorota.lewandowska" w:date="2020-07-01T10:54:00Z">
              <w:r w:rsidR="003D4A5E">
                <w:rPr>
                  <w:rFonts w:ascii="Arial" w:hAnsi="Arial" w:cs="Arial"/>
                  <w:sz w:val="20"/>
                  <w:szCs w:val="20"/>
                </w:rPr>
                <w:t xml:space="preserve"> Z</w:t>
              </w:r>
              <w:r w:rsidR="003D4A5E" w:rsidRPr="00421D14">
                <w:rPr>
                  <w:rFonts w:ascii="Arial" w:hAnsi="Arial" w:cs="Arial"/>
                  <w:sz w:val="20"/>
                  <w:szCs w:val="20"/>
                </w:rPr>
                <w:t>e względu na charakterystykę udzielanego wsparcia</w:t>
              </w:r>
              <w:r w:rsidR="003D4A5E">
                <w:rPr>
                  <w:rFonts w:ascii="Arial" w:hAnsi="Arial" w:cs="Arial"/>
                  <w:sz w:val="20"/>
                  <w:szCs w:val="20"/>
                </w:rPr>
                <w:t xml:space="preserve"> w ramach trybu nadzwyczajnego tj. </w:t>
              </w:r>
              <w:r w:rsidR="003D4A5E" w:rsidRPr="00223FE4">
                <w:rPr>
                  <w:rFonts w:ascii="Arial" w:hAnsi="Arial" w:cs="Arial"/>
                  <w:sz w:val="20"/>
                  <w:szCs w:val="20"/>
                </w:rPr>
                <w:t>przedsięwzięć związan</w:t>
              </w:r>
              <w:r w:rsidR="003D4A5E">
                <w:rPr>
                  <w:rFonts w:ascii="Arial" w:hAnsi="Arial" w:cs="Arial"/>
                  <w:sz w:val="20"/>
                  <w:szCs w:val="20"/>
                </w:rPr>
                <w:t>ych</w:t>
              </w:r>
              <w:r w:rsidR="003D4A5E" w:rsidRPr="00223FE4">
                <w:rPr>
                  <w:rFonts w:ascii="Arial" w:hAnsi="Arial" w:cs="Arial"/>
                  <w:sz w:val="20"/>
                  <w:szCs w:val="20"/>
                </w:rPr>
                <w:t xml:space="preserve"> walką i zapobieganiem COVID-19 </w:t>
              </w:r>
              <w:r w:rsidR="003D4A5E">
                <w:rPr>
                  <w:rFonts w:ascii="Arial" w:hAnsi="Arial" w:cs="Arial"/>
                  <w:sz w:val="20"/>
                  <w:szCs w:val="20"/>
                </w:rPr>
                <w:t xml:space="preserve">poprzez wskazane przez Zarząd Województwa Zachodniopomorskiego podmioty, </w:t>
              </w:r>
              <w:r w:rsidR="003D4A5E" w:rsidRPr="00223FE4">
                <w:rPr>
                  <w:rFonts w:ascii="Arial" w:hAnsi="Arial" w:cs="Arial"/>
                  <w:sz w:val="20"/>
                  <w:szCs w:val="20"/>
                </w:rPr>
                <w:t xml:space="preserve">kryterium uznaje się </w:t>
              </w:r>
              <w:r w:rsidR="003D4A5E">
                <w:rPr>
                  <w:rFonts w:ascii="Arial" w:hAnsi="Arial" w:cs="Arial"/>
                  <w:sz w:val="20"/>
                  <w:szCs w:val="20"/>
                </w:rPr>
                <w:t xml:space="preserve">automatycznie </w:t>
              </w:r>
              <w:r w:rsidR="003D4A5E" w:rsidRPr="00223FE4">
                <w:rPr>
                  <w:rFonts w:ascii="Arial" w:hAnsi="Arial" w:cs="Arial"/>
                  <w:sz w:val="20"/>
                  <w:szCs w:val="20"/>
                </w:rPr>
                <w:t xml:space="preserve">za spełnione w części dotyczącej </w:t>
              </w:r>
              <w:r w:rsidR="003D4A5E" w:rsidRPr="00E64C13">
                <w:rPr>
                  <w:rFonts w:ascii="Arial" w:hAnsi="Arial" w:cs="Arial"/>
                  <w:sz w:val="20"/>
                  <w:szCs w:val="20"/>
                </w:rPr>
                <w:t>potencjał</w:t>
              </w:r>
              <w:r w:rsidR="003D4A5E">
                <w:rPr>
                  <w:rFonts w:ascii="Arial" w:hAnsi="Arial" w:cs="Arial"/>
                  <w:sz w:val="20"/>
                  <w:szCs w:val="20"/>
                </w:rPr>
                <w:t>u</w:t>
              </w:r>
              <w:r w:rsidR="003D4A5E" w:rsidRPr="00E64C13"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r w:rsidR="003D4A5E">
                <w:rPr>
                  <w:rFonts w:ascii="Arial" w:hAnsi="Arial" w:cs="Arial"/>
                  <w:sz w:val="20"/>
                  <w:szCs w:val="20"/>
                </w:rPr>
                <w:t>organizacyjnego i technicznego .</w:t>
              </w:r>
            </w:ins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F64A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237" w:type="dxa"/>
          </w:tcPr>
          <w:p w:rsidR="00F64A28" w:rsidRDefault="00F64A28" w:rsidP="00BC5A5F">
            <w:pPr>
              <w:spacing w:before="40" w:after="40"/>
              <w:rPr>
                <w:ins w:id="51" w:author="dorota.lewandowska" w:date="2020-07-01T10:55:00Z"/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Kondycja finansowa Beneficjenta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 na dzień złożenia wniosku o dofinansowanie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gwarantuje osiągnięcie deklarowanych produktów lub rezultatów, zgodnie z deklarowanym planem finansowym i w terminie określonym we wniosku o dofinansowanie.</w:t>
            </w:r>
          </w:p>
          <w:p w:rsidR="001E5270" w:rsidRPr="00223FE4" w:rsidRDefault="001E5270" w:rsidP="001E5270">
            <w:pPr>
              <w:spacing w:before="40" w:after="40"/>
              <w:rPr>
                <w:ins w:id="52" w:author="dorota.lewandowska" w:date="2020-07-01T10:55:00Z"/>
                <w:rFonts w:ascii="Arial" w:hAnsi="Arial" w:cs="Arial"/>
                <w:sz w:val="20"/>
                <w:szCs w:val="20"/>
              </w:rPr>
            </w:pPr>
            <w:ins w:id="53" w:author="dorota.lewandowska" w:date="2020-07-01T10:55:00Z">
              <w:r>
                <w:rPr>
                  <w:rFonts w:ascii="Arial" w:hAnsi="Arial" w:cs="Arial"/>
                  <w:sz w:val="20"/>
                  <w:szCs w:val="20"/>
                </w:rPr>
                <w:t>Z</w:t>
              </w:r>
              <w:r w:rsidRPr="00421D14">
                <w:rPr>
                  <w:rFonts w:ascii="Arial" w:hAnsi="Arial" w:cs="Arial"/>
                  <w:sz w:val="20"/>
                  <w:szCs w:val="20"/>
                </w:rPr>
                <w:t>e względu na charakterystykę udzielanego wsparcia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 w ramach trybu nadzwyczajnego tj. </w:t>
              </w:r>
              <w:r w:rsidRPr="00223FE4">
                <w:rPr>
                  <w:rFonts w:ascii="Arial" w:hAnsi="Arial" w:cs="Arial"/>
                  <w:sz w:val="20"/>
                  <w:szCs w:val="20"/>
                </w:rPr>
                <w:t>przedsięwzięć związan</w:t>
              </w:r>
              <w:r>
                <w:rPr>
                  <w:rFonts w:ascii="Arial" w:hAnsi="Arial" w:cs="Arial"/>
                  <w:sz w:val="20"/>
                  <w:szCs w:val="20"/>
                </w:rPr>
                <w:t>ych</w:t>
              </w:r>
              <w:r w:rsidRPr="00223FE4">
                <w:rPr>
                  <w:rFonts w:ascii="Arial" w:hAnsi="Arial" w:cs="Arial"/>
                  <w:sz w:val="20"/>
                  <w:szCs w:val="20"/>
                </w:rPr>
                <w:t xml:space="preserve"> z walką i zapobieganiem COVID-19 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poprzez wskazane przez Zarząd Województwa Zachodniopomorskiego podmioty, </w:t>
              </w:r>
              <w:r w:rsidRPr="00223FE4">
                <w:rPr>
                  <w:rFonts w:ascii="Arial" w:hAnsi="Arial" w:cs="Arial"/>
                  <w:sz w:val="20"/>
                  <w:szCs w:val="20"/>
                </w:rPr>
                <w:t xml:space="preserve">kryterium uznaje się </w:t>
              </w:r>
              <w:r>
                <w:rPr>
                  <w:rFonts w:ascii="Arial" w:hAnsi="Arial" w:cs="Arial"/>
                  <w:sz w:val="20"/>
                  <w:szCs w:val="20"/>
                </w:rPr>
                <w:t xml:space="preserve">automatycznie </w:t>
              </w:r>
              <w:r w:rsidRPr="00223FE4">
                <w:rPr>
                  <w:rFonts w:ascii="Arial" w:hAnsi="Arial" w:cs="Arial"/>
                  <w:sz w:val="20"/>
                  <w:szCs w:val="20"/>
                </w:rPr>
                <w:t>za spełnione</w:t>
              </w:r>
              <w:r>
                <w:rPr>
                  <w:rFonts w:ascii="Arial" w:hAnsi="Arial" w:cs="Arial"/>
                  <w:sz w:val="20"/>
                  <w:szCs w:val="20"/>
                </w:rPr>
                <w:t>.</w:t>
              </w:r>
            </w:ins>
          </w:p>
          <w:p w:rsidR="001E5270" w:rsidRPr="00E64C13" w:rsidRDefault="001E5270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F64A28" w:rsidRPr="00E64C13" w:rsidRDefault="000E71EA" w:rsidP="001E527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</w:t>
            </w:r>
            <w:del w:id="54" w:author="dorota.lewandowska" w:date="2020-07-01T10:55:00Z">
              <w:r w:rsidDel="001E5270">
                <w:rPr>
                  <w:rFonts w:ascii="Arial" w:hAnsi="Arial" w:cs="Arial"/>
                  <w:sz w:val="20"/>
                  <w:szCs w:val="20"/>
                </w:rPr>
                <w:delText xml:space="preserve">W przypadku Beneficjenta  </w:delText>
              </w:r>
              <w:r w:rsidRPr="000E71EA" w:rsidDel="001E5270">
                <w:rPr>
                  <w:rFonts w:ascii="Arial" w:hAnsi="Arial" w:cs="Arial"/>
                  <w:sz w:val="20"/>
                  <w:szCs w:val="20"/>
                </w:rPr>
                <w:delText>b</w:delText>
              </w:r>
              <w:r w:rsidDel="001E5270">
                <w:rPr>
                  <w:rFonts w:ascii="Arial" w:hAnsi="Arial" w:cs="Arial"/>
                  <w:sz w:val="20"/>
                  <w:szCs w:val="20"/>
                </w:rPr>
                <w:delText xml:space="preserve">ędącego jednostką sektora </w:delText>
              </w:r>
              <w:r w:rsidRPr="000E71EA" w:rsidDel="001E5270">
                <w:rPr>
                  <w:rFonts w:ascii="Arial" w:hAnsi="Arial" w:cs="Arial"/>
                  <w:sz w:val="20"/>
                  <w:szCs w:val="20"/>
                </w:rPr>
                <w:delText>fina</w:delText>
              </w:r>
              <w:r w:rsidR="004A729B" w:rsidDel="001E5270">
                <w:rPr>
                  <w:rFonts w:ascii="Arial" w:hAnsi="Arial" w:cs="Arial"/>
                  <w:sz w:val="20"/>
                  <w:szCs w:val="20"/>
                </w:rPr>
                <w:delText>nsów publicznych i/lub</w:delText>
              </w:r>
              <w:r w:rsidDel="001E5270">
                <w:rPr>
                  <w:rFonts w:ascii="Arial" w:hAnsi="Arial" w:cs="Arial"/>
                  <w:sz w:val="20"/>
                  <w:szCs w:val="20"/>
                </w:rPr>
                <w:delText xml:space="preserve"> w </w:delText>
              </w:r>
              <w:r w:rsidRPr="000E71EA" w:rsidDel="001E5270">
                <w:rPr>
                  <w:rFonts w:ascii="Arial" w:hAnsi="Arial" w:cs="Arial"/>
                  <w:sz w:val="20"/>
                  <w:szCs w:val="20"/>
                </w:rPr>
                <w:delText>przypa</w:delText>
              </w:r>
              <w:r w:rsidR="004A729B" w:rsidDel="001E5270">
                <w:rPr>
                  <w:rFonts w:ascii="Arial" w:hAnsi="Arial" w:cs="Arial"/>
                  <w:sz w:val="20"/>
                  <w:szCs w:val="20"/>
                </w:rPr>
                <w:delText>dku projektu</w:delText>
              </w:r>
              <w:r w:rsidDel="001E5270">
                <w:rPr>
                  <w:rFonts w:ascii="Arial" w:hAnsi="Arial" w:cs="Arial"/>
                  <w:sz w:val="20"/>
                  <w:szCs w:val="20"/>
                </w:rPr>
                <w:delText xml:space="preserve"> realizowanego </w:delText>
              </w:r>
              <w:r w:rsidR="004A729B" w:rsidDel="001E5270">
                <w:rPr>
                  <w:rFonts w:ascii="Arial" w:hAnsi="Arial" w:cs="Arial"/>
                  <w:sz w:val="20"/>
                  <w:szCs w:val="20"/>
                </w:rPr>
                <w:delText>w  partnerstwie</w:delText>
              </w:r>
              <w:r w:rsidDel="001E5270">
                <w:rPr>
                  <w:rFonts w:ascii="Arial" w:hAnsi="Arial" w:cs="Arial"/>
                  <w:sz w:val="20"/>
                  <w:szCs w:val="20"/>
                </w:rPr>
                <w:delText xml:space="preserve"> gdzie  </w:delText>
              </w:r>
              <w:r w:rsidR="004A729B" w:rsidDel="001E5270">
                <w:rPr>
                  <w:rFonts w:ascii="Arial" w:hAnsi="Arial" w:cs="Arial"/>
                  <w:sz w:val="20"/>
                  <w:szCs w:val="20"/>
                </w:rPr>
                <w:delText>Beneficjentem</w:delText>
              </w:r>
              <w:r w:rsidDel="001E5270">
                <w:rPr>
                  <w:rFonts w:ascii="Arial" w:hAnsi="Arial" w:cs="Arial"/>
                  <w:sz w:val="20"/>
                  <w:szCs w:val="20"/>
                </w:rPr>
                <w:delText xml:space="preserve"> – </w:delText>
              </w:r>
              <w:r w:rsidR="004A729B" w:rsidDel="001E5270">
                <w:rPr>
                  <w:rFonts w:ascii="Arial" w:hAnsi="Arial" w:cs="Arial"/>
                  <w:sz w:val="20"/>
                  <w:szCs w:val="20"/>
                </w:rPr>
                <w:delText>Liderem  jest</w:delText>
              </w:r>
              <w:r w:rsidDel="001E5270">
                <w:rPr>
                  <w:rFonts w:ascii="Arial" w:hAnsi="Arial" w:cs="Arial"/>
                  <w:sz w:val="20"/>
                  <w:szCs w:val="20"/>
                </w:rPr>
                <w:delText xml:space="preserve"> podmiot  będący </w:delText>
              </w:r>
              <w:r w:rsidR="004A729B" w:rsidDel="001E5270">
                <w:rPr>
                  <w:rFonts w:ascii="Arial" w:hAnsi="Arial" w:cs="Arial"/>
                  <w:sz w:val="20"/>
                  <w:szCs w:val="20"/>
                </w:rPr>
                <w:delText>jednostką</w:delText>
              </w:r>
              <w:r w:rsidDel="001E5270">
                <w:rPr>
                  <w:rFonts w:ascii="Arial" w:hAnsi="Arial" w:cs="Arial"/>
                  <w:sz w:val="20"/>
                  <w:szCs w:val="20"/>
                </w:rPr>
                <w:delText xml:space="preserve"> sektora    finansów publicznych kryterium zostaje </w:delText>
              </w:r>
              <w:r w:rsidRPr="000E71EA" w:rsidDel="001E5270">
                <w:rPr>
                  <w:rFonts w:ascii="Arial" w:hAnsi="Arial" w:cs="Arial"/>
                  <w:sz w:val="20"/>
                  <w:szCs w:val="20"/>
                </w:rPr>
                <w:delText xml:space="preserve">automatycznie </w:delText>
              </w:r>
              <w:r w:rsidDel="001E5270">
                <w:rPr>
                  <w:rFonts w:ascii="Arial" w:hAnsi="Arial" w:cs="Arial"/>
                  <w:sz w:val="20"/>
                  <w:szCs w:val="20"/>
                </w:rPr>
                <w:delText xml:space="preserve">uznane za </w:delText>
              </w:r>
              <w:r w:rsidRPr="000E71EA" w:rsidDel="001E5270">
                <w:rPr>
                  <w:rFonts w:ascii="Arial" w:hAnsi="Arial" w:cs="Arial"/>
                  <w:sz w:val="20"/>
                  <w:szCs w:val="20"/>
                </w:rPr>
                <w:delText>spełnione.</w:delText>
              </w:r>
            </w:del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p w:rsidR="001A5E89" w:rsidRDefault="001A5E89"/>
    <w:sectPr w:rsidR="001A5E89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3C5C" w:rsidRDefault="00293C5C">
      <w:pPr>
        <w:spacing w:after="0" w:line="240" w:lineRule="auto"/>
      </w:pPr>
      <w:r>
        <w:separator/>
      </w:r>
    </w:p>
  </w:endnote>
  <w:endnote w:type="continuationSeparator" w:id="0">
    <w:p w:rsidR="00293C5C" w:rsidRDefault="00293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alibri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73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AD2ED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AD2ED9">
              <w:rPr>
                <w:b/>
                <w:sz w:val="24"/>
                <w:szCs w:val="24"/>
              </w:rPr>
              <w:fldChar w:fldCharType="separate"/>
            </w:r>
            <w:r w:rsidR="003C3F48">
              <w:rPr>
                <w:b/>
                <w:noProof/>
              </w:rPr>
              <w:t>3</w:t>
            </w:r>
            <w:r w:rsidR="00AD2ED9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AD2ED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AD2ED9">
              <w:rPr>
                <w:b/>
                <w:sz w:val="24"/>
                <w:szCs w:val="24"/>
              </w:rPr>
              <w:fldChar w:fldCharType="separate"/>
            </w:r>
            <w:r w:rsidR="003C3F48">
              <w:rPr>
                <w:b/>
                <w:noProof/>
              </w:rPr>
              <w:t>6</w:t>
            </w:r>
            <w:r w:rsidR="00AD2ED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17AA" w:rsidRDefault="003C3F4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3C5C" w:rsidRDefault="00293C5C">
      <w:pPr>
        <w:spacing w:after="0" w:line="240" w:lineRule="auto"/>
      </w:pPr>
      <w:r>
        <w:separator/>
      </w:r>
    </w:p>
  </w:footnote>
  <w:footnote w:type="continuationSeparator" w:id="0">
    <w:p w:rsidR="00293C5C" w:rsidRDefault="00293C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>
    <w:nsid w:val="5143359E"/>
    <w:multiLevelType w:val="hybridMultilevel"/>
    <w:tmpl w:val="6138F9FA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1"/>
  </w:num>
  <w:num w:numId="7">
    <w:abstractNumId w:val="6"/>
  </w:num>
  <w:num w:numId="8">
    <w:abstractNumId w:val="12"/>
  </w:num>
  <w:num w:numId="9">
    <w:abstractNumId w:val="2"/>
  </w:num>
  <w:num w:numId="10">
    <w:abstractNumId w:val="10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A28"/>
    <w:rsid w:val="00004868"/>
    <w:rsid w:val="000150B0"/>
    <w:rsid w:val="00020BFD"/>
    <w:rsid w:val="000251F0"/>
    <w:rsid w:val="000545B5"/>
    <w:rsid w:val="0005769F"/>
    <w:rsid w:val="000622F6"/>
    <w:rsid w:val="00070805"/>
    <w:rsid w:val="00071582"/>
    <w:rsid w:val="00090697"/>
    <w:rsid w:val="00093C9A"/>
    <w:rsid w:val="000B3BF8"/>
    <w:rsid w:val="000E71EA"/>
    <w:rsid w:val="000E7FB6"/>
    <w:rsid w:val="000F3C2D"/>
    <w:rsid w:val="00101195"/>
    <w:rsid w:val="00151C97"/>
    <w:rsid w:val="00153B2F"/>
    <w:rsid w:val="001628C0"/>
    <w:rsid w:val="00163E52"/>
    <w:rsid w:val="001741EB"/>
    <w:rsid w:val="001A5E89"/>
    <w:rsid w:val="001C6315"/>
    <w:rsid w:val="001E5270"/>
    <w:rsid w:val="001F3D87"/>
    <w:rsid w:val="002237E2"/>
    <w:rsid w:val="00241C90"/>
    <w:rsid w:val="00250189"/>
    <w:rsid w:val="002518F1"/>
    <w:rsid w:val="00265204"/>
    <w:rsid w:val="00293C23"/>
    <w:rsid w:val="00293C5C"/>
    <w:rsid w:val="002A6355"/>
    <w:rsid w:val="002B3EEA"/>
    <w:rsid w:val="00300663"/>
    <w:rsid w:val="0033192B"/>
    <w:rsid w:val="003440F4"/>
    <w:rsid w:val="00367C06"/>
    <w:rsid w:val="0037298B"/>
    <w:rsid w:val="00392D1C"/>
    <w:rsid w:val="00395FD5"/>
    <w:rsid w:val="003A2E24"/>
    <w:rsid w:val="003C3F48"/>
    <w:rsid w:val="003D202B"/>
    <w:rsid w:val="003D4A5E"/>
    <w:rsid w:val="003F1161"/>
    <w:rsid w:val="0040210A"/>
    <w:rsid w:val="00417D69"/>
    <w:rsid w:val="00424539"/>
    <w:rsid w:val="00454250"/>
    <w:rsid w:val="0045632F"/>
    <w:rsid w:val="0046203E"/>
    <w:rsid w:val="004832AD"/>
    <w:rsid w:val="0048576B"/>
    <w:rsid w:val="00485FD2"/>
    <w:rsid w:val="00486556"/>
    <w:rsid w:val="004A25C7"/>
    <w:rsid w:val="004A729B"/>
    <w:rsid w:val="004B2110"/>
    <w:rsid w:val="004C5FAC"/>
    <w:rsid w:val="004E6EE3"/>
    <w:rsid w:val="004F00DC"/>
    <w:rsid w:val="004F248A"/>
    <w:rsid w:val="00502C9C"/>
    <w:rsid w:val="00517C86"/>
    <w:rsid w:val="00530BEB"/>
    <w:rsid w:val="00540A1E"/>
    <w:rsid w:val="00547180"/>
    <w:rsid w:val="00566957"/>
    <w:rsid w:val="005B0307"/>
    <w:rsid w:val="005B19CD"/>
    <w:rsid w:val="005B5D15"/>
    <w:rsid w:val="005E40F9"/>
    <w:rsid w:val="005F31F9"/>
    <w:rsid w:val="00603067"/>
    <w:rsid w:val="00606231"/>
    <w:rsid w:val="006710C5"/>
    <w:rsid w:val="006B4B92"/>
    <w:rsid w:val="006D4EC3"/>
    <w:rsid w:val="0070037F"/>
    <w:rsid w:val="00711BDE"/>
    <w:rsid w:val="00716FAA"/>
    <w:rsid w:val="007242EC"/>
    <w:rsid w:val="007523EA"/>
    <w:rsid w:val="0075579E"/>
    <w:rsid w:val="0077002C"/>
    <w:rsid w:val="0079421A"/>
    <w:rsid w:val="00795741"/>
    <w:rsid w:val="0079605A"/>
    <w:rsid w:val="007A13CC"/>
    <w:rsid w:val="007A4F74"/>
    <w:rsid w:val="007A5BC3"/>
    <w:rsid w:val="007C2209"/>
    <w:rsid w:val="007D0759"/>
    <w:rsid w:val="007F31BF"/>
    <w:rsid w:val="00813CCE"/>
    <w:rsid w:val="00822AA4"/>
    <w:rsid w:val="0082576F"/>
    <w:rsid w:val="00835862"/>
    <w:rsid w:val="00836D2C"/>
    <w:rsid w:val="008726B7"/>
    <w:rsid w:val="008754DA"/>
    <w:rsid w:val="00880B44"/>
    <w:rsid w:val="008A7C51"/>
    <w:rsid w:val="008B4A2C"/>
    <w:rsid w:val="008E7939"/>
    <w:rsid w:val="008F3C78"/>
    <w:rsid w:val="009019D8"/>
    <w:rsid w:val="00911C6E"/>
    <w:rsid w:val="009144EB"/>
    <w:rsid w:val="00914971"/>
    <w:rsid w:val="00924123"/>
    <w:rsid w:val="00945210"/>
    <w:rsid w:val="00963972"/>
    <w:rsid w:val="00967AB2"/>
    <w:rsid w:val="009719D1"/>
    <w:rsid w:val="0098430B"/>
    <w:rsid w:val="009B076A"/>
    <w:rsid w:val="009B562C"/>
    <w:rsid w:val="009C2925"/>
    <w:rsid w:val="009D56B7"/>
    <w:rsid w:val="00A16A68"/>
    <w:rsid w:val="00A21539"/>
    <w:rsid w:val="00A649AA"/>
    <w:rsid w:val="00A72C4A"/>
    <w:rsid w:val="00A73B45"/>
    <w:rsid w:val="00A81E02"/>
    <w:rsid w:val="00AB1B95"/>
    <w:rsid w:val="00AB38F1"/>
    <w:rsid w:val="00AB6608"/>
    <w:rsid w:val="00AB755F"/>
    <w:rsid w:val="00AD2ED9"/>
    <w:rsid w:val="00B06F31"/>
    <w:rsid w:val="00B26AEA"/>
    <w:rsid w:val="00B27544"/>
    <w:rsid w:val="00B31EE3"/>
    <w:rsid w:val="00B37B90"/>
    <w:rsid w:val="00B42223"/>
    <w:rsid w:val="00B75434"/>
    <w:rsid w:val="00B80E7B"/>
    <w:rsid w:val="00BB0175"/>
    <w:rsid w:val="00BB5A8A"/>
    <w:rsid w:val="00BC19E6"/>
    <w:rsid w:val="00BD3DF9"/>
    <w:rsid w:val="00BE0B33"/>
    <w:rsid w:val="00BE40AC"/>
    <w:rsid w:val="00C065CC"/>
    <w:rsid w:val="00C233FD"/>
    <w:rsid w:val="00C26C86"/>
    <w:rsid w:val="00C30D79"/>
    <w:rsid w:val="00C327F7"/>
    <w:rsid w:val="00C62D84"/>
    <w:rsid w:val="00C83608"/>
    <w:rsid w:val="00CB67C1"/>
    <w:rsid w:val="00CC31B6"/>
    <w:rsid w:val="00CE6295"/>
    <w:rsid w:val="00CF26AC"/>
    <w:rsid w:val="00CF59AF"/>
    <w:rsid w:val="00D04007"/>
    <w:rsid w:val="00D057C6"/>
    <w:rsid w:val="00D14470"/>
    <w:rsid w:val="00D46347"/>
    <w:rsid w:val="00D83125"/>
    <w:rsid w:val="00E521BD"/>
    <w:rsid w:val="00E6601A"/>
    <w:rsid w:val="00E7037E"/>
    <w:rsid w:val="00E822CD"/>
    <w:rsid w:val="00E8301E"/>
    <w:rsid w:val="00EA2B9A"/>
    <w:rsid w:val="00EB36FE"/>
    <w:rsid w:val="00EB4004"/>
    <w:rsid w:val="00EB7233"/>
    <w:rsid w:val="00EC3B07"/>
    <w:rsid w:val="00EF5D5B"/>
    <w:rsid w:val="00F0192F"/>
    <w:rsid w:val="00F113E1"/>
    <w:rsid w:val="00F57930"/>
    <w:rsid w:val="00F64A28"/>
    <w:rsid w:val="00F73BEC"/>
    <w:rsid w:val="00F94583"/>
    <w:rsid w:val="00F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6C2218-4C2F-4813-92F7-72E6732CF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1460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10200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Justyna Bykowska</cp:lastModifiedBy>
  <cp:revision>5</cp:revision>
  <cp:lastPrinted>2019-09-27T06:53:00Z</cp:lastPrinted>
  <dcterms:created xsi:type="dcterms:W3CDTF">2020-07-08T06:52:00Z</dcterms:created>
  <dcterms:modified xsi:type="dcterms:W3CDTF">2020-07-09T06:39:00Z</dcterms:modified>
</cp:coreProperties>
</file>